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5413" w14:textId="6C1C5C7F" w:rsidR="007D5BC2" w:rsidRPr="00D2698B" w:rsidRDefault="0080021E" w:rsidP="0080021E">
      <w:pPr>
        <w:rPr>
          <w:rFonts w:ascii="Arial Narrow" w:hAnsi="Arial Narrow" w:cstheme="minorHAnsi"/>
          <w:b/>
          <w:bCs/>
          <w:snapToGrid w:val="0"/>
        </w:rPr>
      </w:pPr>
      <w:bookmarkStart w:id="0" w:name="_Hlk17713959"/>
      <w:r w:rsidRPr="00D2698B">
        <w:rPr>
          <w:rFonts w:ascii="Arial Narrow" w:hAnsi="Arial Narrow" w:cstheme="minorHAnsi"/>
          <w:b/>
          <w:bCs/>
          <w:snapToGrid w:val="0"/>
        </w:rPr>
        <w:t>Pro účely zařazení dodavatele do Systému kvalifikace „</w:t>
      </w:r>
      <w:r w:rsidR="00D2698B" w:rsidRPr="00D2698B">
        <w:rPr>
          <w:rFonts w:ascii="Arial Narrow" w:hAnsi="Arial Narrow" w:cstheme="minorHAnsi"/>
          <w:b/>
          <w:bCs/>
          <w:snapToGrid w:val="0"/>
        </w:rPr>
        <w:t>Dodávka optických kabelů</w:t>
      </w:r>
      <w:r w:rsidRPr="00D2698B">
        <w:rPr>
          <w:rFonts w:ascii="Arial Narrow" w:hAnsi="Arial Narrow" w:cstheme="minorHAnsi"/>
          <w:b/>
          <w:bCs/>
          <w:snapToGrid w:val="0"/>
        </w:rPr>
        <w:t>“</w:t>
      </w:r>
    </w:p>
    <w:p w14:paraId="6D1D3158" w14:textId="77777777" w:rsidR="0080021E" w:rsidRPr="00D2698B" w:rsidRDefault="0080021E" w:rsidP="0080021E">
      <w:pPr>
        <w:rPr>
          <w:rFonts w:ascii="Arial Narrow" w:hAnsi="Arial Narrow" w:cstheme="minorHAnsi"/>
          <w:b/>
          <w:bCs/>
          <w:snapToGrid w:val="0"/>
          <w:sz w:val="22"/>
        </w:rPr>
      </w:pPr>
      <w:r w:rsidRPr="00D2698B">
        <w:rPr>
          <w:rFonts w:ascii="Arial Narrow" w:hAnsi="Arial Narrow" w:cstheme="minorHAnsi"/>
          <w:b/>
          <w:bCs/>
          <w:snapToGrid w:val="0"/>
        </w:rPr>
        <w:t xml:space="preserve">      </w:t>
      </w:r>
    </w:p>
    <w:p w14:paraId="1D230614" w14:textId="77777777" w:rsidR="0080021E" w:rsidRPr="00D2698B" w:rsidRDefault="0080021E" w:rsidP="0080021E">
      <w:pPr>
        <w:rPr>
          <w:rFonts w:ascii="Arial Narrow" w:hAnsi="Arial Narrow" w:cstheme="minorHAnsi"/>
          <w:b/>
          <w:bCs/>
          <w:snapToGrid w:val="0"/>
        </w:rPr>
      </w:pPr>
      <w:r w:rsidRPr="00D2698B">
        <w:rPr>
          <w:rFonts w:ascii="Arial Narrow" w:hAnsi="Arial Narrow" w:cstheme="minorHAnsi"/>
          <w:b/>
          <w:bCs/>
          <w:snapToGrid w:val="0"/>
        </w:rPr>
        <w:t xml:space="preserve">                                                   </w:t>
      </w:r>
    </w:p>
    <w:p w14:paraId="63ACEE74" w14:textId="77777777" w:rsidR="0080021E" w:rsidRPr="00D2698B" w:rsidRDefault="0080021E" w:rsidP="0080021E">
      <w:pPr>
        <w:rPr>
          <w:rFonts w:ascii="Arial Narrow" w:hAnsi="Arial Narrow" w:cstheme="minorHAnsi"/>
          <w:i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i/>
          <w:snapToGrid w:val="0"/>
          <w:sz w:val="20"/>
          <w:highlight w:val="yellow"/>
        </w:rPr>
        <w:t>obchodní firma / jméno a příjmení</w:t>
      </w:r>
      <w:r w:rsidRPr="00D2698B">
        <w:rPr>
          <w:rFonts w:ascii="Arial Narrow" w:hAnsi="Arial Narrow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7C44B306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7294FA0B" w14:textId="77777777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>se sídlem</w:t>
      </w:r>
      <w:r w:rsidRPr="00D2698B">
        <w:rPr>
          <w:rFonts w:ascii="Arial Narrow" w:hAnsi="Arial Narrow" w:cstheme="minorHAnsi"/>
          <w:snapToGrid w:val="0"/>
          <w:sz w:val="20"/>
          <w:highlight w:val="yellow"/>
        </w:rPr>
        <w:softHyphen/>
      </w:r>
      <w:r w:rsidRPr="00D2698B">
        <w:rPr>
          <w:rFonts w:ascii="Arial Narrow" w:hAnsi="Arial Narrow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5849646B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129E306B" w14:textId="77777777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>IČO:……</w:t>
      </w:r>
    </w:p>
    <w:p w14:paraId="59B440A7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732120F4" w14:textId="77777777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>společnost zapsaná v obchodním rejstříku vedeném ……,</w:t>
      </w:r>
    </w:p>
    <w:p w14:paraId="58FA2C1F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107B884B" w14:textId="77777777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 xml:space="preserve">oddíl ……, vložka </w:t>
      </w:r>
      <w:r w:rsidRPr="00D2698B">
        <w:rPr>
          <w:rFonts w:ascii="Arial Narrow" w:hAnsi="Arial Narrow" w:cstheme="minorHAnsi"/>
          <w:snapToGrid w:val="0"/>
          <w:sz w:val="20"/>
          <w:highlight w:val="yellow"/>
        </w:rPr>
        <w:softHyphen/>
      </w:r>
      <w:r w:rsidRPr="00D2698B">
        <w:rPr>
          <w:rFonts w:ascii="Arial Narrow" w:hAnsi="Arial Narrow" w:cstheme="minorHAnsi"/>
          <w:snapToGrid w:val="0"/>
          <w:sz w:val="20"/>
          <w:highlight w:val="yellow"/>
        </w:rPr>
        <w:softHyphen/>
        <w:t>……</w:t>
      </w:r>
    </w:p>
    <w:p w14:paraId="6E284F5A" w14:textId="77777777" w:rsidR="00BC5AE5" w:rsidRPr="00D2698B" w:rsidRDefault="00BC5AE5" w:rsidP="0080021E">
      <w:pPr>
        <w:rPr>
          <w:rFonts w:ascii="Arial Narrow" w:hAnsi="Arial Narrow" w:cstheme="minorHAnsi"/>
          <w:snapToGrid w:val="0"/>
          <w:sz w:val="20"/>
          <w:highlight w:val="yellow"/>
        </w:rPr>
      </w:pPr>
    </w:p>
    <w:p w14:paraId="1B79330C" w14:textId="04672B74" w:rsidR="0080021E" w:rsidRPr="00D2698B" w:rsidRDefault="0080021E" w:rsidP="0080021E">
      <w:pPr>
        <w:rPr>
          <w:rFonts w:ascii="Arial Narrow" w:hAnsi="Arial Narrow" w:cstheme="minorHAnsi"/>
          <w:snapToGrid w:val="0"/>
          <w:sz w:val="20"/>
        </w:rPr>
      </w:pPr>
      <w:r w:rsidRPr="00D2698B">
        <w:rPr>
          <w:rFonts w:ascii="Arial Narrow" w:hAnsi="Arial Narrow" w:cstheme="minorHAnsi"/>
          <w:snapToGrid w:val="0"/>
          <w:sz w:val="20"/>
          <w:highlight w:val="yellow"/>
        </w:rPr>
        <w:t>zastoupená: ……</w:t>
      </w:r>
    </w:p>
    <w:bookmarkEnd w:id="0"/>
    <w:p w14:paraId="328235BD" w14:textId="77777777" w:rsidR="00006989" w:rsidRPr="00D2698B" w:rsidRDefault="00006989" w:rsidP="005A3C94">
      <w:pPr>
        <w:autoSpaceDE w:val="0"/>
        <w:autoSpaceDN w:val="0"/>
        <w:adjustRightInd w:val="0"/>
        <w:rPr>
          <w:rFonts w:ascii="Arial Narrow" w:hAnsi="Arial Narrow" w:cstheme="minorHAnsi"/>
          <w:sz w:val="20"/>
        </w:rPr>
      </w:pPr>
    </w:p>
    <w:p w14:paraId="37D14229" w14:textId="4DC1902D" w:rsidR="00D6145F" w:rsidRPr="00D6145F" w:rsidRDefault="00D6145F" w:rsidP="00D6145F">
      <w:pPr>
        <w:pStyle w:val="Odstavecseseznamem"/>
        <w:ind w:left="0"/>
        <w:jc w:val="both"/>
        <w:rPr>
          <w:rFonts w:ascii="Arial Narrow" w:hAnsi="Arial Narrow" w:cs="Calibri"/>
          <w:color w:val="FF0000"/>
        </w:rPr>
      </w:pPr>
      <w:bookmarkStart w:id="1" w:name="_Hlk37952443"/>
      <w:r w:rsidRPr="00D6145F">
        <w:rPr>
          <w:rFonts w:ascii="Arial Narrow" w:hAnsi="Arial Narrow" w:cs="Calibri"/>
        </w:rPr>
        <w:t xml:space="preserve">Tuto technickou kvalifikaci splňuje dodavatel, který prokáže, že za poslední </w:t>
      </w:r>
      <w:r w:rsidRPr="00D6145F">
        <w:rPr>
          <w:rFonts w:ascii="Arial Narrow" w:hAnsi="Arial Narrow" w:cs="Calibri"/>
          <w:b/>
        </w:rPr>
        <w:t>3 roky před podáním žádost</w:t>
      </w:r>
      <w:r w:rsidRPr="00D6145F">
        <w:rPr>
          <w:rFonts w:ascii="Arial Narrow" w:hAnsi="Arial Narrow" w:cs="Calibri"/>
        </w:rPr>
        <w:t xml:space="preserve">i o </w:t>
      </w:r>
      <w:r w:rsidRPr="00D6145F">
        <w:rPr>
          <w:rFonts w:ascii="Arial Narrow" w:hAnsi="Arial Narrow"/>
        </w:rPr>
        <w:t>zařazení do Systému kvalifikace</w:t>
      </w:r>
      <w:ins w:id="2" w:author="Popelková, Lenka" w:date="2022-03-23T15:14:00Z">
        <w:r w:rsidR="00935DFB">
          <w:rPr>
            <w:rFonts w:ascii="Arial Narrow" w:hAnsi="Arial Narrow" w:cstheme="minorHAnsi"/>
            <w:u w:val="single"/>
          </w:rPr>
          <w:t>/</w:t>
        </w:r>
        <w:r w:rsidR="00935DFB" w:rsidRPr="00935DFB">
          <w:rPr>
            <w:rFonts w:ascii="Arial Narrow" w:hAnsi="Arial Narrow" w:cstheme="minorHAnsi"/>
            <w:u w:val="single"/>
          </w:rPr>
          <w:t xml:space="preserve">nebo vyzve-li zadavatel dodavatele k aktualizaci dokladů, pak </w:t>
        </w:r>
        <w:r w:rsidR="00935DFB">
          <w:rPr>
            <w:rFonts w:ascii="Arial Narrow" w:hAnsi="Arial Narrow" w:cstheme="minorHAnsi"/>
            <w:u w:val="single"/>
          </w:rPr>
          <w:t xml:space="preserve">3 roky </w:t>
        </w:r>
        <w:r w:rsidR="00935DFB" w:rsidRPr="00935DFB">
          <w:rPr>
            <w:rFonts w:ascii="Arial Narrow" w:hAnsi="Arial Narrow" w:cstheme="minorHAnsi"/>
            <w:u w:val="single"/>
          </w:rPr>
          <w:t>před dnem zaslání Výzvy Zadavatele k aktualizaci dokladů v Systému kvalifikace</w:t>
        </w:r>
      </w:ins>
      <w:r w:rsidRPr="00D6145F">
        <w:rPr>
          <w:rFonts w:ascii="Arial Narrow" w:hAnsi="Arial Narrow"/>
        </w:rPr>
        <w:t xml:space="preserve"> prostřed</w:t>
      </w:r>
      <w:r w:rsidRPr="00D6145F">
        <w:rPr>
          <w:rFonts w:ascii="Arial Narrow" w:hAnsi="Arial Narrow" w:cstheme="minorHAnsi"/>
        </w:rPr>
        <w:t>nictvím E-ZAK</w:t>
      </w:r>
      <w:r w:rsidRPr="00D6145F">
        <w:rPr>
          <w:rFonts w:ascii="Arial Narrow" w:hAnsi="Arial Narrow" w:cstheme="minorHAnsi"/>
          <w:b/>
        </w:rPr>
        <w:t xml:space="preserve"> </w:t>
      </w:r>
      <w:r w:rsidRPr="00D6145F">
        <w:rPr>
          <w:rFonts w:ascii="Arial Narrow" w:hAnsi="Arial Narrow" w:cstheme="minorHAnsi"/>
        </w:rPr>
        <w:t xml:space="preserve">realizoval pro jiný subjekt, než </w:t>
      </w:r>
      <w:r w:rsidRPr="00CE7772">
        <w:rPr>
          <w:rFonts w:ascii="Arial Narrow" w:hAnsi="Arial Narrow" w:cstheme="minorHAnsi"/>
        </w:rPr>
        <w:t xml:space="preserve">je on sám, </w:t>
      </w:r>
      <w:r w:rsidR="00DF7330" w:rsidRPr="00BA1398">
        <w:rPr>
          <w:rFonts w:ascii="Arial Narrow" w:hAnsi="Arial Narrow" w:cstheme="minorHAnsi"/>
          <w:b/>
        </w:rPr>
        <w:t>minimálně 2</w:t>
      </w:r>
      <w:r w:rsidR="00DF7330" w:rsidRPr="00BA1398">
        <w:rPr>
          <w:rFonts w:ascii="Arial Narrow" w:hAnsi="Arial Narrow" w:cstheme="minorHAnsi"/>
        </w:rPr>
        <w:t xml:space="preserve"> </w:t>
      </w:r>
      <w:r w:rsidRPr="00BA1398">
        <w:rPr>
          <w:rFonts w:ascii="Arial Narrow" w:hAnsi="Arial Narrow" w:cstheme="minorHAnsi"/>
          <w:b/>
        </w:rPr>
        <w:t>významné dodávky samonosných optických kabelů a</w:t>
      </w:r>
      <w:r w:rsidR="00DF7330" w:rsidRPr="00BA1398">
        <w:rPr>
          <w:rFonts w:ascii="Arial Narrow" w:hAnsi="Arial Narrow" w:cstheme="minorHAnsi"/>
          <w:b/>
        </w:rPr>
        <w:t xml:space="preserve"> minimálně 2 významné dodávky </w:t>
      </w:r>
      <w:r w:rsidRPr="00BA1398">
        <w:rPr>
          <w:rFonts w:ascii="Arial Narrow" w:hAnsi="Arial Narrow" w:cstheme="minorHAnsi"/>
          <w:b/>
        </w:rPr>
        <w:t xml:space="preserve">zemních optických kabelů </w:t>
      </w:r>
      <w:r w:rsidRPr="00BA1398">
        <w:rPr>
          <w:rFonts w:ascii="Arial Narrow" w:hAnsi="Arial Narrow" w:cs="Calibri"/>
        </w:rPr>
        <w:t xml:space="preserve">dle </w:t>
      </w:r>
      <w:r w:rsidRPr="00D6145F">
        <w:rPr>
          <w:rFonts w:ascii="Arial Narrow" w:hAnsi="Arial Narrow" w:cs="Calibri"/>
        </w:rPr>
        <w:t>standardu ITU-T G.657.A1, kategorie 0 (bez OH iontů – bez vody), vyrobených a zkoušených dle norem platných na území EU, zejména řadě norem ČSN EN 60 793 (ČSN EN 60 793-1-20, ČSN EN 60 793-1-21, ČSN EN 60 793-1-40, - ČSN EN 60 793-142, ČSN EN 60 793-1-44, ČSN EN 60 793-1-45 a ČSN EN 60 793-1-48) a řadě norem ČSN EN 60 794 (ČSN EN 60 794-1-1, ČSN EN 60 794-1-2, ČSN EN 60 794-1-20, ČSN EN 60 794-1-21, ČSN EN 60 794-1-22, ČSN EN 60 794-2, ČSN EN 60 794-3 a ČSN EN 60 794-4,</w:t>
      </w:r>
    </w:p>
    <w:p w14:paraId="71E3F463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  <w:r w:rsidRPr="00D6145F">
        <w:rPr>
          <w:rFonts w:ascii="Arial Narrow" w:hAnsi="Arial Narrow" w:cs="Calibri"/>
        </w:rPr>
        <w:tab/>
      </w:r>
    </w:p>
    <w:p w14:paraId="51235D78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  <w:r w:rsidRPr="00BA1398">
        <w:rPr>
          <w:rFonts w:ascii="Arial Narrow" w:hAnsi="Arial Narrow" w:cs="Calibri"/>
        </w:rPr>
        <w:t xml:space="preserve">a) v celkovém součtu minimálně </w:t>
      </w:r>
      <w:r w:rsidRPr="00BA1398">
        <w:rPr>
          <w:rFonts w:ascii="Arial Narrow" w:hAnsi="Arial Narrow" w:cs="Calibri"/>
          <w:b/>
        </w:rPr>
        <w:t>180 km</w:t>
      </w:r>
      <w:r w:rsidRPr="00BA1398">
        <w:rPr>
          <w:rFonts w:ascii="Arial Narrow" w:hAnsi="Arial Narrow" w:cs="Calibri"/>
        </w:rPr>
        <w:t xml:space="preserve"> samonosných dielektrických optických kabelů (SDOK), označovaných rovněž All </w:t>
      </w:r>
      <w:proofErr w:type="spellStart"/>
      <w:r w:rsidRPr="00BA1398">
        <w:rPr>
          <w:rFonts w:ascii="Arial Narrow" w:hAnsi="Arial Narrow" w:cs="Calibri"/>
        </w:rPr>
        <w:t>Dielectric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Self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Supporting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Fiber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Optic</w:t>
      </w:r>
      <w:proofErr w:type="spellEnd"/>
      <w:r w:rsidRPr="00BA1398">
        <w:rPr>
          <w:rFonts w:ascii="Arial Narrow" w:hAnsi="Arial Narrow" w:cs="Calibri"/>
        </w:rPr>
        <w:t xml:space="preserve"> </w:t>
      </w:r>
      <w:proofErr w:type="spellStart"/>
      <w:r w:rsidRPr="00BA1398">
        <w:rPr>
          <w:rFonts w:ascii="Arial Narrow" w:hAnsi="Arial Narrow" w:cs="Calibri"/>
        </w:rPr>
        <w:t>Cable</w:t>
      </w:r>
      <w:proofErr w:type="spellEnd"/>
      <w:r w:rsidRPr="00BA1398">
        <w:rPr>
          <w:rFonts w:ascii="Arial Narrow" w:hAnsi="Arial Narrow" w:cs="Calibri"/>
        </w:rPr>
        <w:t xml:space="preserve"> (ADSS), s tahovým jádrem z kevlaru (bez oceli) a dvojitou PE izolací, odolných pro trvalé zatížení min. 18 </w:t>
      </w:r>
      <w:proofErr w:type="spellStart"/>
      <w:r w:rsidRPr="00BA1398">
        <w:rPr>
          <w:rFonts w:ascii="Arial Narrow" w:hAnsi="Arial Narrow" w:cs="Calibri"/>
        </w:rPr>
        <w:t>kN</w:t>
      </w:r>
      <w:proofErr w:type="spellEnd"/>
      <w:r w:rsidRPr="00BA1398">
        <w:rPr>
          <w:rFonts w:ascii="Arial Narrow" w:hAnsi="Arial Narrow" w:cs="Calibri"/>
        </w:rPr>
        <w:t xml:space="preserve"> a se 48 vlákny nebo s odolností pro trvalé zatížení min, 21,5 </w:t>
      </w:r>
      <w:proofErr w:type="spellStart"/>
      <w:r w:rsidRPr="00BA1398">
        <w:rPr>
          <w:rFonts w:ascii="Arial Narrow" w:hAnsi="Arial Narrow" w:cs="Calibri"/>
        </w:rPr>
        <w:t>kN</w:t>
      </w:r>
      <w:proofErr w:type="spellEnd"/>
      <w:r w:rsidRPr="00BA1398">
        <w:rPr>
          <w:rFonts w:ascii="Arial Narrow" w:hAnsi="Arial Narrow" w:cs="Calibri"/>
        </w:rPr>
        <w:t xml:space="preserve"> a s 96 vlákny.</w:t>
      </w:r>
    </w:p>
    <w:p w14:paraId="54C5A6D3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</w:p>
    <w:p w14:paraId="3D9DCB83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  <w:r w:rsidRPr="00BA1398">
        <w:rPr>
          <w:rFonts w:ascii="Arial Narrow" w:hAnsi="Arial Narrow" w:cs="Calibri"/>
        </w:rPr>
        <w:t xml:space="preserve">a </w:t>
      </w:r>
    </w:p>
    <w:p w14:paraId="699538C7" w14:textId="77777777" w:rsidR="00D6145F" w:rsidRPr="00BA1398" w:rsidRDefault="00D6145F" w:rsidP="00D6145F">
      <w:pPr>
        <w:pStyle w:val="Odstavecseseznamem"/>
        <w:ind w:left="0"/>
        <w:jc w:val="both"/>
        <w:rPr>
          <w:rFonts w:ascii="Arial Narrow" w:hAnsi="Arial Narrow" w:cs="Calibri"/>
        </w:rPr>
      </w:pPr>
    </w:p>
    <w:p w14:paraId="03D86B4B" w14:textId="78081289" w:rsidR="00D6145F" w:rsidRPr="00BA1398" w:rsidRDefault="00D6145F" w:rsidP="00D6145F">
      <w:pPr>
        <w:keepNext/>
        <w:spacing w:before="120" w:after="120"/>
        <w:rPr>
          <w:rFonts w:ascii="Arial Narrow" w:hAnsi="Arial Narrow" w:cs="Calibri"/>
          <w:sz w:val="20"/>
        </w:rPr>
      </w:pPr>
      <w:r w:rsidRPr="00BA1398">
        <w:rPr>
          <w:rFonts w:ascii="Arial Narrow" w:hAnsi="Arial Narrow" w:cs="Calibri"/>
          <w:sz w:val="20"/>
        </w:rPr>
        <w:t xml:space="preserve">b) v celkovém součtu minimálně </w:t>
      </w:r>
      <w:r w:rsidRPr="00BA1398">
        <w:rPr>
          <w:rFonts w:ascii="Arial Narrow" w:hAnsi="Arial Narrow" w:cs="Calibri"/>
          <w:b/>
          <w:sz w:val="20"/>
        </w:rPr>
        <w:t>10 km</w:t>
      </w:r>
      <w:r w:rsidRPr="00BA1398">
        <w:rPr>
          <w:rFonts w:ascii="Arial Narrow" w:hAnsi="Arial Narrow" w:cs="Calibri"/>
          <w:sz w:val="20"/>
        </w:rPr>
        <w:t xml:space="preserve"> zemních optických kabelů s UV stabilním PE pláštěm, </w:t>
      </w:r>
      <w:proofErr w:type="spellStart"/>
      <w:r w:rsidRPr="00BA1398">
        <w:rPr>
          <w:rFonts w:ascii="Arial Narrow" w:hAnsi="Arial Narrow" w:cs="Calibri"/>
          <w:sz w:val="20"/>
        </w:rPr>
        <w:t>Loose</w:t>
      </w:r>
      <w:proofErr w:type="spellEnd"/>
      <w:r w:rsidRPr="00BA1398">
        <w:rPr>
          <w:rFonts w:ascii="Arial Narrow" w:hAnsi="Arial Narrow" w:cs="Calibri"/>
          <w:sz w:val="20"/>
        </w:rPr>
        <w:t xml:space="preserve"> Tube konstrukcí, které jsou určené pro uložení do plastových chrániček v zemi, ve vnitřním a ve venkovním prostředí. Optický kabel musí být s počtem 48 optických vláken a více.  </w:t>
      </w:r>
    </w:p>
    <w:bookmarkEnd w:id="1"/>
    <w:p w14:paraId="7B7CA38B" w14:textId="77777777" w:rsidR="003416AF" w:rsidRPr="00D2698B" w:rsidRDefault="003416AF" w:rsidP="00D2698B">
      <w:pPr>
        <w:pStyle w:val="Default"/>
        <w:jc w:val="both"/>
        <w:rPr>
          <w:rFonts w:ascii="Arial Narrow" w:hAnsi="Arial Narrow" w:cs="Calibri"/>
          <w:bCs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D2698B" w14:paraId="0F0BE729" w14:textId="77777777" w:rsidTr="00006989">
        <w:trPr>
          <w:cantSplit/>
        </w:trPr>
        <w:tc>
          <w:tcPr>
            <w:tcW w:w="9062" w:type="dxa"/>
            <w:gridSpan w:val="2"/>
          </w:tcPr>
          <w:p w14:paraId="779AF73D" w14:textId="6D99B791" w:rsidR="005A3C94" w:rsidRPr="00D2698B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 w:rsidR="003416AF" w:rsidRPr="00D2698B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dodávka</w:t>
            </w:r>
          </w:p>
        </w:tc>
      </w:tr>
      <w:tr w:rsidR="005A3C94" w:rsidRPr="00D2698B" w14:paraId="22D73F66" w14:textId="77777777" w:rsidTr="00006989">
        <w:trPr>
          <w:cantSplit/>
        </w:trPr>
        <w:tc>
          <w:tcPr>
            <w:tcW w:w="3895" w:type="dxa"/>
          </w:tcPr>
          <w:p w14:paraId="56AFB715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A3C94" w:rsidRPr="00D2698B" w14:paraId="4CCA3331" w14:textId="77777777" w:rsidTr="009E2789">
        <w:trPr>
          <w:cantSplit/>
        </w:trPr>
        <w:tc>
          <w:tcPr>
            <w:tcW w:w="3895" w:type="dxa"/>
          </w:tcPr>
          <w:p w14:paraId="36A7E334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Místo plnění významné </w:t>
            </w:r>
            <w:r w:rsidR="003416AF" w:rsidRPr="00D2698B">
              <w:rPr>
                <w:rFonts w:ascii="Arial Narrow" w:hAnsi="Arial Narrow" w:cstheme="minorHAnsi"/>
                <w:b/>
                <w:sz w:val="20"/>
                <w:szCs w:val="20"/>
              </w:rPr>
              <w:t>dodávky</w:t>
            </w:r>
          </w:p>
          <w:p w14:paraId="61C40FBD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5167" w:type="dxa"/>
            <w:shd w:val="clear" w:color="auto" w:fill="FFFF00"/>
          </w:tcPr>
          <w:p w14:paraId="399CBB4C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D2698B" w14:paraId="0DB094CC" w14:textId="77777777" w:rsidTr="009E2789">
        <w:trPr>
          <w:cantSplit/>
        </w:trPr>
        <w:tc>
          <w:tcPr>
            <w:tcW w:w="3895" w:type="dxa"/>
          </w:tcPr>
          <w:p w14:paraId="041ABDD0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Objednatel </w:t>
            </w:r>
          </w:p>
          <w:p w14:paraId="10F09454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  <w:shd w:val="clear" w:color="auto" w:fill="FFFF00"/>
          </w:tcPr>
          <w:p w14:paraId="78772418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D2698B" w14:paraId="43A1DAD5" w14:textId="77777777" w:rsidTr="009E2789">
        <w:trPr>
          <w:cantSplit/>
        </w:trPr>
        <w:tc>
          <w:tcPr>
            <w:tcW w:w="3895" w:type="dxa"/>
          </w:tcPr>
          <w:p w14:paraId="4A491520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>Kontaktní osoba objednatele</w:t>
            </w:r>
          </w:p>
          <w:p w14:paraId="70BC3D3F" w14:textId="77777777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sz w:val="20"/>
                <w:szCs w:val="20"/>
              </w:rPr>
              <w:t xml:space="preserve">(osoba, </w:t>
            </w:r>
            <w:r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u které bude možné poskytnutí významné </w:t>
            </w:r>
            <w:r w:rsidR="003416AF"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>dodávky</w:t>
            </w:r>
            <w:r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ověřit</w:t>
            </w:r>
            <w:r w:rsidR="003416AF"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včetně kontaktu</w:t>
            </w:r>
            <w:r w:rsidRPr="00D2698B">
              <w:rPr>
                <w:rFonts w:ascii="Arial Narrow" w:hAnsi="Arial Narrow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  <w:shd w:val="clear" w:color="auto" w:fill="FFFF00"/>
          </w:tcPr>
          <w:p w14:paraId="008684D0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D2698B" w14:paraId="572C8C18" w14:textId="77777777" w:rsidTr="009E2789">
        <w:trPr>
          <w:cantSplit/>
        </w:trPr>
        <w:tc>
          <w:tcPr>
            <w:tcW w:w="3895" w:type="dxa"/>
          </w:tcPr>
          <w:p w14:paraId="3354EADB" w14:textId="59F95850" w:rsidR="005A3C94" w:rsidRPr="00D2698B" w:rsidRDefault="003416AF" w:rsidP="003416AF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>Množství a typ dodan</w:t>
            </w:r>
            <w:r w:rsidR="0016387F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ého </w:t>
            </w:r>
            <w:r w:rsidR="0016387F" w:rsidRPr="00D2698B">
              <w:rPr>
                <w:rFonts w:ascii="Arial Narrow" w:hAnsi="Arial Narrow" w:cs="Calibri"/>
                <w:sz w:val="20"/>
                <w:szCs w:val="20"/>
              </w:rPr>
              <w:t>optick</w:t>
            </w:r>
            <w:r w:rsidR="0016387F">
              <w:rPr>
                <w:rFonts w:ascii="Arial Narrow" w:hAnsi="Arial Narrow" w:cs="Calibri"/>
                <w:sz w:val="20"/>
                <w:szCs w:val="20"/>
              </w:rPr>
              <w:t>ého</w:t>
            </w:r>
            <w:r w:rsidR="0016387F" w:rsidRPr="00D2698B">
              <w:rPr>
                <w:rFonts w:ascii="Arial Narrow" w:hAnsi="Arial Narrow" w:cs="Calibri"/>
                <w:sz w:val="20"/>
                <w:szCs w:val="20"/>
              </w:rPr>
              <w:t xml:space="preserve"> kabel</w:t>
            </w:r>
            <w:r w:rsidR="0016387F">
              <w:rPr>
                <w:rFonts w:ascii="Arial Narrow" w:hAnsi="Arial Narrow" w:cs="Calibri"/>
                <w:sz w:val="20"/>
                <w:szCs w:val="20"/>
              </w:rPr>
              <w:t>u</w:t>
            </w:r>
          </w:p>
        </w:tc>
        <w:tc>
          <w:tcPr>
            <w:tcW w:w="5167" w:type="dxa"/>
            <w:shd w:val="clear" w:color="auto" w:fill="FFFF00"/>
          </w:tcPr>
          <w:p w14:paraId="5BC2B1D1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730EAD" w:rsidRPr="00D2698B" w14:paraId="00461E7F" w14:textId="77777777" w:rsidTr="009E2789">
        <w:trPr>
          <w:cantSplit/>
        </w:trPr>
        <w:tc>
          <w:tcPr>
            <w:tcW w:w="3895" w:type="dxa"/>
          </w:tcPr>
          <w:p w14:paraId="59E87F60" w14:textId="35783118" w:rsidR="00730EAD" w:rsidRPr="00D2698B" w:rsidRDefault="00730EAD" w:rsidP="003416AF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</w:rPr>
              <w:t>Název výrobce optického kabelu</w:t>
            </w:r>
          </w:p>
        </w:tc>
        <w:tc>
          <w:tcPr>
            <w:tcW w:w="5167" w:type="dxa"/>
            <w:shd w:val="clear" w:color="auto" w:fill="FFFF00"/>
          </w:tcPr>
          <w:p w14:paraId="476B73CB" w14:textId="77777777" w:rsidR="00730EAD" w:rsidRPr="009E2789" w:rsidRDefault="00730EAD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5A3C94" w:rsidRPr="00D2698B" w14:paraId="38D2CFEA" w14:textId="77777777" w:rsidTr="009E2789">
        <w:trPr>
          <w:cantSplit/>
        </w:trPr>
        <w:tc>
          <w:tcPr>
            <w:tcW w:w="3895" w:type="dxa"/>
          </w:tcPr>
          <w:p w14:paraId="63076782" w14:textId="45837973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Doba realizace významné </w:t>
            </w:r>
            <w:r w:rsidR="003416AF" w:rsidRPr="00D2698B">
              <w:rPr>
                <w:rFonts w:ascii="Arial Narrow" w:hAnsi="Arial Narrow" w:cstheme="minorHAnsi"/>
                <w:b/>
                <w:sz w:val="20"/>
                <w:szCs w:val="20"/>
              </w:rPr>
              <w:t>dodávky</w:t>
            </w:r>
            <w:r w:rsidR="00872CAF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="00872CAF" w:rsidRPr="00872CAF">
              <w:rPr>
                <w:rFonts w:ascii="Arial Narrow" w:hAnsi="Arial Narrow" w:cstheme="minorHAnsi"/>
                <w:b/>
                <w:sz w:val="20"/>
                <w:szCs w:val="20"/>
              </w:rPr>
              <w:t>dd.mm.rrrr-dd.mm.rrrr</w:t>
            </w:r>
            <w:proofErr w:type="spellEnd"/>
            <w:r w:rsidR="00872CAF" w:rsidRPr="00872CAF">
              <w:rPr>
                <w:rFonts w:ascii="Arial Narrow" w:hAnsi="Arial Narrow" w:cstheme="minorHAnsi"/>
                <w:b/>
                <w:sz w:val="20"/>
                <w:szCs w:val="20"/>
              </w:rPr>
              <w:t>)</w:t>
            </w:r>
            <w:r w:rsidR="00872CAF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: </w:t>
            </w:r>
          </w:p>
          <w:p w14:paraId="2E1ACA8F" w14:textId="676EB0D0" w:rsidR="005A3C94" w:rsidRPr="00D2698B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sz w:val="20"/>
                <w:szCs w:val="20"/>
              </w:rPr>
              <w:t xml:space="preserve">upozornění: významná </w:t>
            </w:r>
            <w:r w:rsidR="003416AF" w:rsidRPr="00D2698B">
              <w:rPr>
                <w:rFonts w:ascii="Arial Narrow" w:hAnsi="Arial Narrow" w:cstheme="minorHAnsi"/>
                <w:sz w:val="20"/>
                <w:szCs w:val="20"/>
              </w:rPr>
              <w:t>dodávka</w:t>
            </w:r>
            <w:r w:rsidRPr="00D2698B">
              <w:rPr>
                <w:rFonts w:ascii="Arial Narrow" w:hAnsi="Arial Narrow" w:cstheme="minorHAnsi"/>
                <w:sz w:val="20"/>
                <w:szCs w:val="20"/>
              </w:rPr>
              <w:t xml:space="preserve"> musela být </w:t>
            </w:r>
            <w:r w:rsidR="003416AF" w:rsidRPr="00D2698B">
              <w:rPr>
                <w:rFonts w:ascii="Arial Narrow" w:hAnsi="Arial Narrow" w:cstheme="minorHAnsi"/>
                <w:sz w:val="20"/>
                <w:szCs w:val="20"/>
              </w:rPr>
              <w:t>poskytnuta nejdéle</w:t>
            </w:r>
            <w:r w:rsidRPr="00D2698B">
              <w:rPr>
                <w:rFonts w:ascii="Arial Narrow" w:hAnsi="Arial Narrow" w:cstheme="minorHAnsi"/>
                <w:sz w:val="20"/>
                <w:szCs w:val="20"/>
              </w:rPr>
              <w:t xml:space="preserve"> </w:t>
            </w:r>
            <w:r w:rsidR="00F012CB" w:rsidRPr="00D2698B">
              <w:rPr>
                <w:rFonts w:ascii="Arial Narrow" w:hAnsi="Arial Narrow" w:cstheme="minorHAnsi"/>
                <w:sz w:val="20"/>
                <w:szCs w:val="20"/>
                <w:u w:val="single"/>
              </w:rPr>
              <w:t>za poslední 3 roky před podáním žádosti o zařazení do Systému kvalifikace</w:t>
            </w:r>
            <w:ins w:id="3" w:author="Popelková, Lenka" w:date="2022-03-23T15:13:00Z">
              <w:r w:rsidR="00935DFB">
                <w:rPr>
                  <w:rFonts w:ascii="Arial Narrow" w:hAnsi="Arial Narrow" w:cstheme="minorHAnsi"/>
                  <w:sz w:val="20"/>
                  <w:szCs w:val="20"/>
                  <w:u w:val="single"/>
                </w:rPr>
                <w:t>/</w:t>
              </w:r>
              <w:r w:rsidR="00935DFB" w:rsidRPr="00935DFB">
                <w:rPr>
                  <w:rFonts w:ascii="Arial Narrow" w:hAnsi="Arial Narrow" w:cstheme="minorHAnsi"/>
                  <w:sz w:val="20"/>
                  <w:szCs w:val="20"/>
                  <w:u w:val="single"/>
                </w:rPr>
                <w:t xml:space="preserve">nebo vyzve-li zadavatel dodavatele k aktualizaci dokladů, pak </w:t>
              </w:r>
            </w:ins>
            <w:ins w:id="4" w:author="Popelková, Lenka" w:date="2022-03-23T15:14:00Z">
              <w:r w:rsidR="00935DFB">
                <w:rPr>
                  <w:rFonts w:ascii="Arial Narrow" w:hAnsi="Arial Narrow" w:cstheme="minorHAnsi"/>
                  <w:sz w:val="20"/>
                  <w:szCs w:val="20"/>
                  <w:u w:val="single"/>
                </w:rPr>
                <w:t xml:space="preserve">3 roky </w:t>
              </w:r>
            </w:ins>
            <w:ins w:id="5" w:author="Popelková, Lenka" w:date="2022-03-23T15:13:00Z">
              <w:r w:rsidR="00935DFB" w:rsidRPr="00935DFB">
                <w:rPr>
                  <w:rFonts w:ascii="Arial Narrow" w:hAnsi="Arial Narrow" w:cstheme="minorHAnsi"/>
                  <w:sz w:val="20"/>
                  <w:szCs w:val="20"/>
                  <w:u w:val="single"/>
                </w:rPr>
                <w:t>před dnem zaslání Výzvy Zadavatele k aktualizaci dokladů v Systému kvalifikace</w:t>
              </w:r>
            </w:ins>
          </w:p>
        </w:tc>
        <w:tc>
          <w:tcPr>
            <w:tcW w:w="5167" w:type="dxa"/>
            <w:shd w:val="clear" w:color="auto" w:fill="FFFF00"/>
          </w:tcPr>
          <w:p w14:paraId="54D98BBE" w14:textId="77777777" w:rsidR="005A3C94" w:rsidRPr="009E2789" w:rsidRDefault="005A3C94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  <w:tr w:rsidR="003416AF" w:rsidRPr="00D2698B" w14:paraId="1496413A" w14:textId="77777777" w:rsidTr="009E2789">
        <w:trPr>
          <w:cantSplit/>
        </w:trPr>
        <w:tc>
          <w:tcPr>
            <w:tcW w:w="3895" w:type="dxa"/>
          </w:tcPr>
          <w:p w14:paraId="45E70789" w14:textId="77777777" w:rsidR="003416AF" w:rsidRPr="00D2698B" w:rsidRDefault="003416AF" w:rsidP="007E396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D2698B">
              <w:rPr>
                <w:rFonts w:ascii="Arial Narrow" w:hAnsi="Arial Narrow" w:cstheme="minorHAnsi"/>
                <w:b/>
                <w:sz w:val="20"/>
                <w:szCs w:val="20"/>
              </w:rPr>
              <w:lastRenderedPageBreak/>
              <w:t>Vyjádření, zda veškeré parametry významné dodávky vyhovovaly zadavatelem stanoveným technickým parametrům (ANO/NE)</w:t>
            </w:r>
          </w:p>
        </w:tc>
        <w:tc>
          <w:tcPr>
            <w:tcW w:w="5167" w:type="dxa"/>
            <w:shd w:val="clear" w:color="auto" w:fill="FFFF00"/>
          </w:tcPr>
          <w:p w14:paraId="4B18E1AB" w14:textId="77777777" w:rsidR="003416AF" w:rsidRPr="009E2789" w:rsidRDefault="003416AF" w:rsidP="007E3968">
            <w:pPr>
              <w:pStyle w:val="text"/>
              <w:widowControl/>
              <w:spacing w:before="0" w:line="240" w:lineRule="auto"/>
              <w:rPr>
                <w:rFonts w:ascii="Arial Narrow" w:hAnsi="Arial Narrow" w:cstheme="minorHAnsi"/>
                <w:sz w:val="20"/>
                <w:szCs w:val="20"/>
                <w:highlight w:val="yellow"/>
              </w:rPr>
            </w:pPr>
          </w:p>
        </w:tc>
      </w:tr>
    </w:tbl>
    <w:p w14:paraId="63511B52" w14:textId="2FF9A767" w:rsidR="005A3C94" w:rsidRDefault="005A3C94" w:rsidP="005A3C94">
      <w:pPr>
        <w:pStyle w:val="text"/>
        <w:widowControl/>
        <w:spacing w:before="0" w:line="240" w:lineRule="auto"/>
        <w:rPr>
          <w:rFonts w:ascii="Arial Narrow" w:hAnsi="Arial Narrow" w:cstheme="minorHAnsi"/>
          <w:sz w:val="20"/>
          <w:szCs w:val="20"/>
        </w:rPr>
      </w:pPr>
    </w:p>
    <w:p w14:paraId="1797E799" w14:textId="77777777" w:rsidR="0016387F" w:rsidRPr="00D2698B" w:rsidRDefault="0016387F" w:rsidP="005A3C94">
      <w:pPr>
        <w:pStyle w:val="text"/>
        <w:widowControl/>
        <w:spacing w:before="0" w:line="240" w:lineRule="auto"/>
        <w:rPr>
          <w:rFonts w:ascii="Arial Narrow" w:hAnsi="Arial Narrow" w:cstheme="minorHAnsi"/>
          <w:sz w:val="20"/>
          <w:szCs w:val="20"/>
        </w:rPr>
      </w:pPr>
    </w:p>
    <w:p w14:paraId="3991FD0B" w14:textId="77777777" w:rsidR="005A3C94" w:rsidRPr="00D2698B" w:rsidRDefault="005A3C94" w:rsidP="005A3C94">
      <w:pPr>
        <w:pStyle w:val="text"/>
        <w:widowControl/>
        <w:spacing w:before="0" w:line="240" w:lineRule="auto"/>
        <w:rPr>
          <w:rFonts w:ascii="Arial Narrow" w:hAnsi="Arial Narrow" w:cstheme="minorHAnsi"/>
          <w:sz w:val="20"/>
          <w:szCs w:val="20"/>
        </w:rPr>
      </w:pPr>
      <w:r w:rsidRPr="00D2698B">
        <w:rPr>
          <w:rFonts w:ascii="Arial Narrow" w:hAnsi="Arial Narrow" w:cstheme="minorHAnsi"/>
          <w:sz w:val="20"/>
          <w:szCs w:val="20"/>
        </w:rPr>
        <w:t xml:space="preserve">Pokyny pro dodavatele: </w:t>
      </w:r>
    </w:p>
    <w:p w14:paraId="6C740504" w14:textId="77777777" w:rsidR="00F03107" w:rsidRDefault="001F6416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>D</w:t>
      </w:r>
      <w:r w:rsidR="005A3C94" w:rsidRPr="00F03107">
        <w:rPr>
          <w:rFonts w:ascii="Arial Narrow" w:hAnsi="Arial Narrow" w:cstheme="minorHAnsi"/>
          <w:sz w:val="20"/>
          <w:szCs w:val="20"/>
        </w:rPr>
        <w:t xml:space="preserve">odavatel </w:t>
      </w:r>
      <w:r w:rsidRPr="00F03107">
        <w:rPr>
          <w:rFonts w:ascii="Arial Narrow" w:hAnsi="Arial Narrow" w:cstheme="minorHAnsi"/>
          <w:sz w:val="20"/>
          <w:szCs w:val="20"/>
        </w:rPr>
        <w:t xml:space="preserve">předloží tento formulář </w:t>
      </w:r>
      <w:r w:rsidR="005A3C94" w:rsidRPr="00F03107">
        <w:rPr>
          <w:rFonts w:ascii="Arial Narrow" w:hAnsi="Arial Narrow" w:cstheme="minorHAnsi"/>
          <w:sz w:val="20"/>
          <w:szCs w:val="20"/>
        </w:rPr>
        <w:t xml:space="preserve">tolikrát, kolikrát je </w:t>
      </w:r>
      <w:r w:rsidRPr="00F03107">
        <w:rPr>
          <w:rFonts w:ascii="Arial Narrow" w:hAnsi="Arial Narrow" w:cstheme="minorHAnsi"/>
          <w:sz w:val="20"/>
          <w:szCs w:val="20"/>
        </w:rPr>
        <w:t>po</w:t>
      </w:r>
      <w:r w:rsidR="005A3C94" w:rsidRPr="00F03107">
        <w:rPr>
          <w:rFonts w:ascii="Arial Narrow" w:hAnsi="Arial Narrow" w:cstheme="minorHAnsi"/>
          <w:sz w:val="20"/>
          <w:szCs w:val="20"/>
        </w:rPr>
        <w:t>třeba</w:t>
      </w:r>
      <w:r w:rsidRPr="00F03107">
        <w:rPr>
          <w:rFonts w:ascii="Arial Narrow" w:hAnsi="Arial Narrow" w:cstheme="minorHAnsi"/>
          <w:sz w:val="20"/>
          <w:szCs w:val="20"/>
        </w:rPr>
        <w:t xml:space="preserve"> pro prokázání splnění stanoveného minimálního požadavku</w:t>
      </w:r>
      <w:r w:rsidR="005A3C94" w:rsidRPr="00F03107">
        <w:rPr>
          <w:rFonts w:ascii="Arial Narrow" w:hAnsi="Arial Narrow" w:cstheme="minorHAnsi"/>
          <w:sz w:val="20"/>
          <w:szCs w:val="20"/>
        </w:rPr>
        <w:t>.</w:t>
      </w:r>
    </w:p>
    <w:p w14:paraId="51C323BC" w14:textId="7032EB26" w:rsidR="00F03107" w:rsidRPr="00F03107" w:rsidRDefault="005A3C94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 w:rsidRPr="00F03107">
        <w:rPr>
          <w:rFonts w:ascii="Arial Narrow" w:hAnsi="Arial Narrow" w:cstheme="minorHAnsi"/>
          <w:sz w:val="20"/>
          <w:szCs w:val="20"/>
        </w:rPr>
        <w:t>významnou</w:t>
      </w:r>
      <w:r w:rsidRPr="00F03107">
        <w:rPr>
          <w:rFonts w:ascii="Arial Narrow" w:hAnsi="Arial Narrow" w:cstheme="minorHAnsi"/>
          <w:sz w:val="20"/>
          <w:szCs w:val="20"/>
        </w:rPr>
        <w:t xml:space="preserve"> </w:t>
      </w:r>
      <w:r w:rsidR="003416AF" w:rsidRPr="00F03107">
        <w:rPr>
          <w:rFonts w:ascii="Arial Narrow" w:hAnsi="Arial Narrow" w:cstheme="minorHAnsi"/>
          <w:sz w:val="20"/>
          <w:szCs w:val="20"/>
        </w:rPr>
        <w:t>dodávku</w:t>
      </w:r>
      <w:r w:rsidRPr="00F03107">
        <w:rPr>
          <w:rFonts w:ascii="Arial Narrow" w:hAnsi="Arial Narrow" w:cstheme="minorHAnsi"/>
          <w:sz w:val="20"/>
          <w:szCs w:val="20"/>
        </w:rPr>
        <w:t xml:space="preserve"> bez ohledu na to, který dodavatel se na splnění této části kvalifikace podílí.</w:t>
      </w:r>
    </w:p>
    <w:p w14:paraId="7ABA27DC" w14:textId="77777777" w:rsidR="00F03107" w:rsidRDefault="00F03107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 xml:space="preserve">Dále dodavatel předloží k referenčním zakázkám katalogový list nebo jiný dokument dokladovaných optických kabelů, z kterého/kterých musí být možné ověřit požadované minimální kvalifikační požadavky/parametry k referenčním zakázkám. Dokumenty musí obsahovat zejména: </w:t>
      </w:r>
    </w:p>
    <w:p w14:paraId="4AAC282C" w14:textId="77777777" w:rsidR="00F03107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>typové označení</w:t>
      </w:r>
    </w:p>
    <w:p w14:paraId="0BD20E4A" w14:textId="4CA5892C" w:rsidR="00F03107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 xml:space="preserve">konstrukce kabelu – počet optických vláken, počet ochranných trubiček, </w:t>
      </w:r>
      <w:proofErr w:type="spellStart"/>
      <w:r w:rsidRPr="00F03107">
        <w:rPr>
          <w:rFonts w:ascii="Arial Narrow" w:hAnsi="Arial Narrow" w:cstheme="minorHAnsi"/>
          <w:sz w:val="20"/>
          <w:szCs w:val="20"/>
        </w:rPr>
        <w:t>vodoblokující</w:t>
      </w:r>
      <w:proofErr w:type="spellEnd"/>
      <w:r w:rsidRPr="00F03107">
        <w:rPr>
          <w:rFonts w:ascii="Arial Narrow" w:hAnsi="Arial Narrow" w:cstheme="minorHAnsi"/>
          <w:sz w:val="20"/>
          <w:szCs w:val="20"/>
        </w:rPr>
        <w:t xml:space="preserve"> část, materiál pláště, trvalé zatížení v </w:t>
      </w:r>
      <w:proofErr w:type="spellStart"/>
      <w:r w:rsidRPr="00F03107">
        <w:rPr>
          <w:rFonts w:ascii="Arial Narrow" w:hAnsi="Arial Narrow" w:cstheme="minorHAnsi"/>
          <w:sz w:val="20"/>
          <w:szCs w:val="20"/>
        </w:rPr>
        <w:t>kN</w:t>
      </w:r>
      <w:proofErr w:type="spellEnd"/>
      <w:r w:rsidRPr="00F03107">
        <w:rPr>
          <w:rFonts w:ascii="Arial Narrow" w:hAnsi="Arial Narrow" w:cstheme="minorHAnsi"/>
          <w:sz w:val="20"/>
          <w:szCs w:val="20"/>
        </w:rPr>
        <w:t xml:space="preserve"> atd.</w:t>
      </w:r>
    </w:p>
    <w:p w14:paraId="52CB5B68" w14:textId="058C3EEB" w:rsidR="00F03107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="Arial Narrow" w:hAnsi="Arial Narrow" w:cstheme="minorHAnsi"/>
          <w:sz w:val="20"/>
          <w:szCs w:val="20"/>
        </w:rPr>
      </w:pPr>
      <w:r w:rsidRPr="00F03107">
        <w:rPr>
          <w:rFonts w:ascii="Arial Narrow" w:hAnsi="Arial Narrow" w:cstheme="minorHAnsi"/>
          <w:sz w:val="20"/>
          <w:szCs w:val="20"/>
        </w:rPr>
        <w:t>standard optických vláken</w:t>
      </w:r>
    </w:p>
    <w:p w14:paraId="7056805B" w14:textId="77777777" w:rsidR="00F03107" w:rsidRPr="00F03107" w:rsidRDefault="00F03107" w:rsidP="00F03107">
      <w:pPr>
        <w:pStyle w:val="text"/>
        <w:widowControl/>
        <w:snapToGrid/>
        <w:spacing w:before="0" w:line="240" w:lineRule="auto"/>
        <w:ind w:left="720"/>
        <w:rPr>
          <w:rFonts w:ascii="Arial Narrow" w:hAnsi="Arial Narrow" w:cstheme="minorHAnsi"/>
          <w:sz w:val="20"/>
          <w:szCs w:val="20"/>
        </w:rPr>
      </w:pPr>
    </w:p>
    <w:p w14:paraId="53AF9133" w14:textId="77777777" w:rsidR="00F03107" w:rsidRPr="00D2698B" w:rsidRDefault="00F03107" w:rsidP="00F03107">
      <w:pPr>
        <w:pStyle w:val="text"/>
        <w:widowControl/>
        <w:snapToGrid/>
        <w:spacing w:before="0" w:line="240" w:lineRule="auto"/>
        <w:ind w:left="360"/>
        <w:rPr>
          <w:rFonts w:ascii="Arial Narrow" w:hAnsi="Arial Narrow" w:cstheme="minorHAnsi"/>
          <w:sz w:val="20"/>
          <w:szCs w:val="20"/>
        </w:rPr>
      </w:pPr>
    </w:p>
    <w:p w14:paraId="4CB74CEE" w14:textId="77777777" w:rsidR="005A3C94" w:rsidRPr="00D2698B" w:rsidRDefault="005A3C94" w:rsidP="005A3C94">
      <w:pPr>
        <w:pStyle w:val="text"/>
        <w:widowControl/>
        <w:spacing w:before="0" w:line="240" w:lineRule="auto"/>
        <w:rPr>
          <w:rFonts w:ascii="Arial Narrow" w:hAnsi="Arial Narrow" w:cstheme="minorHAnsi"/>
          <w:sz w:val="20"/>
          <w:szCs w:val="20"/>
        </w:rPr>
      </w:pPr>
    </w:p>
    <w:p w14:paraId="2F0F1B6E" w14:textId="77777777" w:rsidR="00FC6A8B" w:rsidRPr="00D2698B" w:rsidRDefault="00FC6A8B" w:rsidP="00FC6A8B">
      <w:pPr>
        <w:rPr>
          <w:rFonts w:ascii="Arial Narrow" w:hAnsi="Arial Narrow" w:cstheme="minorHAnsi"/>
          <w:sz w:val="20"/>
          <w:szCs w:val="18"/>
        </w:rPr>
      </w:pPr>
    </w:p>
    <w:p w14:paraId="719C240C" w14:textId="77777777" w:rsidR="003416AF" w:rsidRPr="00D2698B" w:rsidRDefault="00FC6A8B" w:rsidP="00FC6A8B">
      <w:pPr>
        <w:rPr>
          <w:rFonts w:ascii="Arial Narrow" w:hAnsi="Arial Narrow" w:cstheme="minorHAnsi"/>
          <w:sz w:val="20"/>
          <w:szCs w:val="18"/>
        </w:rPr>
      </w:pPr>
      <w:r w:rsidRPr="00D2698B">
        <w:rPr>
          <w:rFonts w:ascii="Arial Narrow" w:hAnsi="Arial Narrow" w:cstheme="minorHAnsi"/>
          <w:sz w:val="20"/>
          <w:szCs w:val="18"/>
        </w:rPr>
        <w:t>Datum: _______________________</w:t>
      </w:r>
    </w:p>
    <w:sectPr w:rsidR="003416AF" w:rsidRPr="00D2698B" w:rsidSect="00FC6A8B">
      <w:headerReference w:type="default" r:id="rId7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47C2D" w14:textId="77777777" w:rsidR="00FB7E7C" w:rsidRDefault="00FB7E7C" w:rsidP="005A3C94">
      <w:r>
        <w:separator/>
      </w:r>
    </w:p>
  </w:endnote>
  <w:endnote w:type="continuationSeparator" w:id="0">
    <w:p w14:paraId="37ABE19A" w14:textId="77777777" w:rsidR="00FB7E7C" w:rsidRDefault="00FB7E7C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445D9" w14:textId="77777777" w:rsidR="00FB7E7C" w:rsidRDefault="00FB7E7C" w:rsidP="005A3C94">
      <w:r>
        <w:separator/>
      </w:r>
    </w:p>
  </w:footnote>
  <w:footnote w:type="continuationSeparator" w:id="0">
    <w:p w14:paraId="0AAD73F4" w14:textId="77777777" w:rsidR="00FB7E7C" w:rsidRDefault="00FB7E7C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C8AA" w14:textId="1BE3B525" w:rsidR="00D60841" w:rsidRPr="00D2698B" w:rsidRDefault="00BF136E" w:rsidP="00D60841">
    <w:pPr>
      <w:pStyle w:val="Zhlav"/>
      <w:jc w:val="right"/>
      <w:rPr>
        <w:rFonts w:ascii="Arial Narrow" w:hAnsi="Arial Narrow" w:cstheme="minorHAnsi"/>
        <w:sz w:val="22"/>
        <w:szCs w:val="22"/>
      </w:rPr>
    </w:pPr>
    <w:r w:rsidRPr="00D2698B">
      <w:rPr>
        <w:rFonts w:ascii="Arial Narrow" w:hAnsi="Arial Narrow" w:cstheme="minorHAnsi"/>
        <w:sz w:val="22"/>
        <w:szCs w:val="22"/>
      </w:rPr>
      <w:t>Příloha 4 Významné dodávky, reference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D6EDB"/>
    <w:multiLevelType w:val="hybridMultilevel"/>
    <w:tmpl w:val="59FC7EE2"/>
    <w:lvl w:ilvl="0" w:tplc="A5C6143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C32DD"/>
    <w:multiLevelType w:val="hybridMultilevel"/>
    <w:tmpl w:val="3508DA2C"/>
    <w:lvl w:ilvl="0" w:tplc="50A2B7F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70A99"/>
    <w:rsid w:val="001578D8"/>
    <w:rsid w:val="0016387F"/>
    <w:rsid w:val="001E1C6C"/>
    <w:rsid w:val="001E4DC3"/>
    <w:rsid w:val="001F6416"/>
    <w:rsid w:val="00217A1A"/>
    <w:rsid w:val="00220F90"/>
    <w:rsid w:val="00251D00"/>
    <w:rsid w:val="00255DE0"/>
    <w:rsid w:val="003416AF"/>
    <w:rsid w:val="003E0B51"/>
    <w:rsid w:val="00491926"/>
    <w:rsid w:val="005510A8"/>
    <w:rsid w:val="005A3C94"/>
    <w:rsid w:val="005C0338"/>
    <w:rsid w:val="005D76E3"/>
    <w:rsid w:val="005F1398"/>
    <w:rsid w:val="00725059"/>
    <w:rsid w:val="00730EAD"/>
    <w:rsid w:val="007D5BC2"/>
    <w:rsid w:val="0080021E"/>
    <w:rsid w:val="00872CAF"/>
    <w:rsid w:val="008A26C5"/>
    <w:rsid w:val="008F106F"/>
    <w:rsid w:val="008F6D5D"/>
    <w:rsid w:val="00935DFB"/>
    <w:rsid w:val="009E2789"/>
    <w:rsid w:val="00A51329"/>
    <w:rsid w:val="00A7549C"/>
    <w:rsid w:val="00AF3251"/>
    <w:rsid w:val="00B65567"/>
    <w:rsid w:val="00BA1398"/>
    <w:rsid w:val="00BB7918"/>
    <w:rsid w:val="00BC5AE5"/>
    <w:rsid w:val="00BF1318"/>
    <w:rsid w:val="00BF136E"/>
    <w:rsid w:val="00C3668D"/>
    <w:rsid w:val="00C85314"/>
    <w:rsid w:val="00CA033E"/>
    <w:rsid w:val="00CE7772"/>
    <w:rsid w:val="00D2698B"/>
    <w:rsid w:val="00D60841"/>
    <w:rsid w:val="00D6145F"/>
    <w:rsid w:val="00DC7053"/>
    <w:rsid w:val="00DD6D73"/>
    <w:rsid w:val="00DF7330"/>
    <w:rsid w:val="00EC1378"/>
    <w:rsid w:val="00F012CB"/>
    <w:rsid w:val="00F03107"/>
    <w:rsid w:val="00F72054"/>
    <w:rsid w:val="00FB4FF5"/>
    <w:rsid w:val="00FB7E7C"/>
    <w:rsid w:val="00FC6A8B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chartTrackingRefBased/>
  <w15:docId w15:val="{8889F57E-3C43-4D03-9343-60B571C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3C9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D2698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87F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87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638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6</cp:revision>
  <dcterms:created xsi:type="dcterms:W3CDTF">2020-04-15T14:03:00Z</dcterms:created>
  <dcterms:modified xsi:type="dcterms:W3CDTF">2022-03-23T14:14:00Z</dcterms:modified>
</cp:coreProperties>
</file>